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23" w:rsidRDefault="00B20623" w:rsidP="00B20623">
      <w:pP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bookmarkStart w:id="0" w:name="_GoBack"/>
      <w:r>
        <w:rPr>
          <w:rFonts w:ascii="Roboto" w:eastAsia="Times New Roman" w:hAnsi="Roboto" w:cs="Times New Roman"/>
          <w:b/>
          <w:bCs/>
          <w:noProof/>
          <w:color w:val="000000"/>
          <w:sz w:val="30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9264" behindDoc="0" locked="0" layoutInCell="1" allowOverlap="1" wp14:anchorId="622143DB" wp14:editId="313509E4">
            <wp:simplePos x="0" y="0"/>
            <wp:positionH relativeFrom="page">
              <wp:align>center</wp:align>
            </wp:positionH>
            <wp:positionV relativeFrom="paragraph">
              <wp:posOffset>-438785</wp:posOffset>
            </wp:positionV>
            <wp:extent cx="1002665" cy="690880"/>
            <wp:effectExtent l="0" t="0" r="0" b="0"/>
            <wp:wrapNone/>
            <wp:docPr id="33" name="Рисунок 33" descr="C:\Users\kda\AppData\Local\Microsoft\Windows\INetCache\Content.Word\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kda\AppData\Local\Microsoft\Windows\INetCache\Content.Word\логотип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03" t="24193" r="14516" b="258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66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B20623" w:rsidRPr="0071398B" w:rsidRDefault="00B20623" w:rsidP="00B2062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tgtFrame="_blank" w:tooltip="https://sozd.duma.gov.ru/bill/557516-8?ysclid=m6gk5ipqt3978345602" w:history="1">
        <w:r w:rsidRPr="0071398B">
          <w:rPr>
            <w:rFonts w:ascii="Roboto" w:eastAsia="Times New Roman" w:hAnsi="Roboto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Госдума увеличила порог собираемости взносов на капремонт многоквартирных домов на специальных счетах до 60%</w:t>
        </w:r>
      </w:hyperlink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 действующему законодательству, жильцы многоквартирного дома имеют право выбрать один из двух способов, позволяющих распоряжаться собранными средствами на капремонт. 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Собственники могут либо перечислять деньги региональному оператору, либо создают свой счет, на который направляются собранные средства.</w:t>
      </w:r>
    </w:p>
    <w:p w:rsidR="00B20623" w:rsidRPr="0071398B" w:rsidRDefault="00B20623" w:rsidP="00B206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Если раньше собираемость взносов на </w:t>
      </w:r>
      <w:proofErr w:type="spellStart"/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спецсчет</w:t>
      </w:r>
      <w:proofErr w:type="spellEnd"/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должна была составлять 50%,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то теперь порог повышается до 60%.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Стоит отметить,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 если сумма сборов будет ниже 60%, то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способ сбора средств со специального счета будет переведен на счет регионального оператора.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</w:p>
    <w:p w:rsidR="00B20623" w:rsidRDefault="00B20623" w:rsidP="00B20623">
      <w:pPr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После этого, согласно </w:t>
      </w:r>
      <w:r w:rsidRPr="0071398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71398B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"https://www.consultant.ru/document/cons_doc_LAW_51057/ac56a36b0750d01592e714e43d31e4769b515272/" \o "https://www.consultant.ru/document/cons_doc_LAW_51057/ac56a36b0750d01592e714e43d31e4769b515272/" \t "_blank" </w:instrText>
      </w:r>
      <w:r w:rsidRPr="0071398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ins w:id="1" w:author="Unknown">
        <w:r w:rsidRPr="0071398B">
          <w:rPr>
            <w:rFonts w:ascii="Roboto" w:eastAsia="Times New Roman" w:hAnsi="Roboto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п. 10 ст. 173</w:t>
        </w:r>
      </w:ins>
      <w:r w:rsidRPr="0071398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Жилищного кодекса, если в течение пяти месяцев с даты получения уведомления, указанного в </w:t>
      </w:r>
      <w:r w:rsidRPr="0071398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71398B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"https://www.consultant.ru/document/cons_doc_LAW_466787/ac56a36b0750d01592e714e43d31e4769b515272/" \l "dst101536" \o "https://www.consultant.ru/document/cons_doc_LAW_466787/ac56a36b0750d01592e714e43d31e4769b515272/#dst101536" \t "_blank" </w:instrText>
      </w:r>
      <w:r w:rsidRPr="0071398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ins w:id="2" w:author="Unknown">
        <w:r w:rsidRPr="0071398B">
          <w:rPr>
            <w:rFonts w:ascii="Roboto" w:eastAsia="Times New Roman" w:hAnsi="Roboto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части 8</w:t>
        </w:r>
      </w:ins>
      <w:r w:rsidRPr="0071398B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hyperlink r:id="rId8" w:anchor="dst101536" w:tgtFrame="_blank" w:tooltip="https://www.consultant.ru/document/cons_doc_LAW_466787/ac56a36b0750d01592e714e43d31e4769b515272/#dst101536" w:history="1">
        <w:r w:rsidRPr="0071398B">
          <w:rPr>
            <w:rFonts w:ascii="Roboto" w:eastAsia="Times New Roman" w:hAnsi="Roboto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,</w:t>
        </w:r>
      </w:hyperlink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задолженность не была погашена - владелец специального счета обязан перечислить находящиеся на нем средства на счет регионального оператора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 в течение одного месяца с момента получения такого решения органа местного самоуправления.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Дополнительно сообщаем, </w:t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законом устанавливается норма о расчете размера пени за несвоевременную оплату ЖКУ по ставке 9,5%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shd w:val="clear" w:color="auto" w:fill="FFFFFF"/>
          <w:lang w:eastAsia="ru-RU"/>
        </w:rPr>
        <w:t>, то есть будет сохранен ранее действующий подход к расчету размера пеней за несвоевременную оплату.</w:t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color w:val="000000"/>
          <w:sz w:val="24"/>
          <w:szCs w:val="24"/>
          <w:lang w:eastAsia="ru-RU"/>
        </w:rPr>
        <w:br/>
      </w:r>
      <w:r w:rsidRPr="0071398B">
        <w:rPr>
          <w:rFonts w:ascii="Roboto" w:eastAsia="Times New Roman" w:hAnsi="Roboto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Действие этой нормы распространяется на правоотношения, возникшие с 1 января 2025 года.</w:t>
      </w:r>
    </w:p>
    <w:p w:rsidR="005D0305" w:rsidRDefault="005D0305"/>
    <w:sectPr w:rsidR="005D03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A26" w:rsidRDefault="000B1A26" w:rsidP="00B20623">
      <w:pPr>
        <w:spacing w:after="0" w:line="240" w:lineRule="auto"/>
      </w:pPr>
      <w:r>
        <w:separator/>
      </w:r>
    </w:p>
  </w:endnote>
  <w:endnote w:type="continuationSeparator" w:id="0">
    <w:p w:rsidR="000B1A26" w:rsidRDefault="000B1A26" w:rsidP="00B20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Sitka Small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A26" w:rsidRDefault="000B1A26" w:rsidP="00B20623">
      <w:pPr>
        <w:spacing w:after="0" w:line="240" w:lineRule="auto"/>
      </w:pPr>
      <w:r>
        <w:separator/>
      </w:r>
    </w:p>
  </w:footnote>
  <w:footnote w:type="continuationSeparator" w:id="0">
    <w:p w:rsidR="000B1A26" w:rsidRDefault="000B1A26" w:rsidP="00B20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AA2"/>
    <w:rsid w:val="000B1A26"/>
    <w:rsid w:val="005D0305"/>
    <w:rsid w:val="00620AA2"/>
    <w:rsid w:val="00B2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9C96A"/>
  <w15:chartTrackingRefBased/>
  <w15:docId w15:val="{52146C79-9B94-4D0C-81FA-34C5F945D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6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0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0623"/>
  </w:style>
  <w:style w:type="paragraph" w:styleId="a5">
    <w:name w:val="footer"/>
    <w:basedOn w:val="a"/>
    <w:link w:val="a6"/>
    <w:uiPriority w:val="99"/>
    <w:unhideWhenUsed/>
    <w:rsid w:val="00B206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0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66787/ac56a36b0750d01592e714e43d31e4769b51527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ozd.duma.gov.ru/bill/557516-8?ysclid=m6gk5ipqt397834560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1911</Characters>
  <Application>Microsoft Office Word</Application>
  <DocSecurity>0</DocSecurity>
  <Lines>15</Lines>
  <Paragraphs>4</Paragraphs>
  <ScaleCrop>false</ScaleCrop>
  <Company>diakov.net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Колотеева Дарья Алексеевна</dc:creator>
  <cp:keywords/>
  <dc:description/>
  <cp:lastModifiedBy>Колотеева Дарья Алексеевна</cp:lastModifiedBy>
  <cp:revision>2</cp:revision>
  <dcterms:created xsi:type="dcterms:W3CDTF">2025-02-21T12:51:00Z</dcterms:created>
  <dcterms:modified xsi:type="dcterms:W3CDTF">2025-02-21T12:56:00Z</dcterms:modified>
</cp:coreProperties>
</file>